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BE0" w:rsidRDefault="00372BE0" w:rsidP="00372BE0">
      <w:pPr>
        <w:rPr>
          <w:ins w:id="0" w:author="История" w:date="2023-01-11T13:00:00Z"/>
          <w:rFonts w:ascii="Times New Roman" w:hAnsi="Times New Roman"/>
          <w:sz w:val="24"/>
          <w:szCs w:val="24"/>
          <w:lang w:val="en-US"/>
        </w:rPr>
      </w:pPr>
    </w:p>
    <w:p w:rsidR="00C33EFA" w:rsidRDefault="00C33EFA" w:rsidP="00C33EFA">
      <w:pPr>
        <w:jc w:val="center"/>
        <w:rPr>
          <w:rFonts w:ascii="Times New Roman" w:hAnsi="Times New Roman"/>
          <w:sz w:val="24"/>
          <w:szCs w:val="24"/>
          <w:lang w:val="en-US"/>
        </w:rPr>
        <w:pPrChange w:id="1" w:author="История" w:date="2023-01-11T13:00:00Z">
          <w:pPr/>
        </w:pPrChange>
      </w:pPr>
      <w:ins w:id="2" w:author="История" w:date="2023-01-11T13:00:00Z">
        <w:r w:rsidRPr="00C33EFA">
          <w:rPr>
            <w:rFonts w:ascii="Times New Roman" w:hAnsi="Times New Roman"/>
            <w:noProof/>
            <w:sz w:val="24"/>
            <w:szCs w:val="24"/>
          </w:rPr>
          <w:drawing>
            <wp:inline distT="0" distB="0" distL="0" distR="0">
              <wp:extent cx="8122920" cy="5768340"/>
              <wp:effectExtent l="0" t="0" r="0" b="0"/>
              <wp:docPr id="1" name="Рисунок 1" descr="C:\Users\История\Desktop\СКАНЫ РП ЕВг\СКАНЫ РП ЕВг\общ 9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История\Desktop\СКАНЫ РП ЕВг\СКАНЫ РП ЕВг\общ 9.jpg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22920" cy="5768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tbl>
      <w:tblPr>
        <w:tblW w:w="1375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4961"/>
        <w:gridCol w:w="4820"/>
      </w:tblGrid>
      <w:tr w:rsidR="00372BE0" w:rsidRPr="00D11982" w:rsidDel="00C33EFA" w:rsidTr="00256574">
        <w:trPr>
          <w:del w:id="3" w:author="История" w:date="2023-01-11T13:01:00Z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E0" w:rsidRPr="00D11982" w:rsidDel="00C33EFA" w:rsidRDefault="00372BE0" w:rsidP="00256574">
            <w:pPr>
              <w:spacing w:after="0"/>
              <w:jc w:val="center"/>
              <w:rPr>
                <w:del w:id="4" w:author="История" w:date="2023-01-11T13:01:00Z"/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del w:id="5" w:author="История" w:date="2023-01-11T13:01:00Z">
              <w:r w:rsidRPr="00D11982" w:rsidDel="00C33EFA">
                <w:rPr>
                  <w:rFonts w:ascii="Times New Roman" w:hAnsi="Times New Roman"/>
                  <w:b/>
                  <w:sz w:val="28"/>
                  <w:szCs w:val="28"/>
                  <w:lang w:eastAsia="en-US"/>
                </w:rPr>
                <w:delText>«Рассмотрено»</w:delText>
              </w:r>
            </w:del>
          </w:p>
          <w:p w:rsidR="00372BE0" w:rsidRPr="00D11982" w:rsidDel="00C33EFA" w:rsidRDefault="00372BE0" w:rsidP="00360F51">
            <w:pPr>
              <w:spacing w:after="0"/>
              <w:rPr>
                <w:del w:id="6" w:author="История" w:date="2023-01-11T13:01:00Z"/>
                <w:rFonts w:ascii="Times New Roman" w:hAnsi="Times New Roman"/>
                <w:sz w:val="28"/>
                <w:szCs w:val="28"/>
                <w:lang w:eastAsia="en-US"/>
              </w:rPr>
            </w:pPr>
            <w:del w:id="7" w:author="История" w:date="2023-01-11T13:01:00Z">
              <w:r w:rsidRPr="00D11982" w:rsidDel="00C33EFA">
                <w:rPr>
                  <w:rFonts w:ascii="Times New Roman" w:hAnsi="Times New Roman"/>
                  <w:sz w:val="28"/>
                  <w:szCs w:val="28"/>
                  <w:lang w:eastAsia="en-US"/>
                </w:rPr>
                <w:delText>Руководитель ШМО</w:delText>
              </w:r>
              <w:r w:rsidRPr="00D11982" w:rsidDel="00C33EFA">
                <w:rPr>
                  <w:rFonts w:ascii="Times New Roman" w:hAnsi="Times New Roman"/>
                  <w:sz w:val="28"/>
                  <w:szCs w:val="28"/>
                  <w:lang w:eastAsia="en-US"/>
                </w:rPr>
                <w:br/>
                <w:delText xml:space="preserve">___________ </w:delText>
              </w:r>
            </w:del>
            <w:del w:id="8" w:author="История" w:date="2022-12-13T09:47:00Z">
              <w:r w:rsidRPr="00D11982" w:rsidDel="00360F51">
                <w:rPr>
                  <w:rFonts w:ascii="Times New Roman" w:hAnsi="Times New Roman"/>
                  <w:sz w:val="28"/>
                  <w:szCs w:val="28"/>
                  <w:lang w:eastAsia="en-US"/>
                </w:rPr>
                <w:delText>Чубынина Н А.</w:delText>
              </w:r>
            </w:del>
            <w:del w:id="9" w:author="История" w:date="2023-01-11T13:01:00Z">
              <w:r w:rsidRPr="00D11982" w:rsidDel="00C33EFA">
                <w:rPr>
                  <w:rFonts w:ascii="Times New Roman" w:hAnsi="Times New Roman"/>
                  <w:sz w:val="28"/>
                  <w:szCs w:val="28"/>
                  <w:lang w:eastAsia="en-US"/>
                </w:rPr>
                <w:br/>
                <w:delText>Протокол</w:delText>
              </w:r>
              <w:r w:rsidDel="00C33EFA">
                <w:rPr>
                  <w:rFonts w:ascii="Times New Roman" w:hAnsi="Times New Roman"/>
                  <w:sz w:val="28"/>
                  <w:szCs w:val="28"/>
                  <w:lang w:eastAsia="en-US"/>
                </w:rPr>
                <w:delText xml:space="preserve"> №___ от</w:delText>
              </w:r>
              <w:r w:rsidDel="00C33EFA">
                <w:rPr>
                  <w:rFonts w:ascii="Times New Roman" w:hAnsi="Times New Roman"/>
                  <w:sz w:val="28"/>
                  <w:szCs w:val="28"/>
                  <w:lang w:eastAsia="en-US"/>
                </w:rPr>
                <w:br/>
                <w:delText>«_____»____________20</w:delText>
              </w:r>
              <w:r w:rsidRPr="00457CF0" w:rsidDel="00C33EFA">
                <w:rPr>
                  <w:rFonts w:ascii="Times New Roman" w:hAnsi="Times New Roman"/>
                  <w:sz w:val="28"/>
                  <w:szCs w:val="28"/>
                  <w:lang w:eastAsia="en-US"/>
                </w:rPr>
                <w:delText xml:space="preserve">  </w:delText>
              </w:r>
              <w:r w:rsidRPr="00D11982" w:rsidDel="00C33EFA">
                <w:rPr>
                  <w:rFonts w:ascii="Times New Roman" w:hAnsi="Times New Roman"/>
                  <w:sz w:val="28"/>
                  <w:szCs w:val="28"/>
                  <w:lang w:eastAsia="en-US"/>
                </w:rPr>
                <w:delText>__г.</w:delText>
              </w:r>
            </w:del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E0" w:rsidRPr="00D11982" w:rsidDel="00C33EFA" w:rsidRDefault="00372BE0" w:rsidP="00256574">
            <w:pPr>
              <w:spacing w:after="0"/>
              <w:jc w:val="center"/>
              <w:rPr>
                <w:del w:id="10" w:author="История" w:date="2023-01-11T13:01:00Z"/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del w:id="11" w:author="История" w:date="2023-01-11T13:01:00Z">
              <w:r w:rsidRPr="00D11982" w:rsidDel="00C33EFA">
                <w:rPr>
                  <w:rFonts w:ascii="Times New Roman" w:hAnsi="Times New Roman"/>
                  <w:b/>
                  <w:sz w:val="28"/>
                  <w:szCs w:val="28"/>
                  <w:lang w:eastAsia="en-US"/>
                </w:rPr>
                <w:delText>«Согласовано»</w:delText>
              </w:r>
            </w:del>
          </w:p>
          <w:p w:rsidR="00372BE0" w:rsidRPr="00D11982" w:rsidDel="00C33EFA" w:rsidRDefault="00372BE0" w:rsidP="00256574">
            <w:pPr>
              <w:spacing w:after="0"/>
              <w:rPr>
                <w:del w:id="12" w:author="История" w:date="2023-01-11T13:01:00Z"/>
                <w:rFonts w:ascii="Times New Roman" w:hAnsi="Times New Roman"/>
                <w:sz w:val="28"/>
                <w:szCs w:val="28"/>
                <w:lang w:eastAsia="en-US"/>
              </w:rPr>
            </w:pPr>
            <w:del w:id="13" w:author="История" w:date="2023-01-11T13:01:00Z">
              <w:r w:rsidRPr="00D11982" w:rsidDel="00C33EFA">
                <w:rPr>
                  <w:rFonts w:ascii="Times New Roman" w:hAnsi="Times New Roman"/>
                  <w:sz w:val="28"/>
                  <w:szCs w:val="28"/>
                  <w:lang w:eastAsia="en-US"/>
                </w:rPr>
                <w:delText xml:space="preserve">Заместитель директора по УВР  </w:delText>
              </w:r>
              <w:r w:rsidRPr="00D11982" w:rsidDel="00C33EFA">
                <w:rPr>
                  <w:rFonts w:ascii="Times New Roman" w:hAnsi="Times New Roman"/>
                  <w:sz w:val="28"/>
                  <w:szCs w:val="28"/>
                  <w:lang w:eastAsia="en-US"/>
                </w:rPr>
                <w:br/>
                <w:delText>МБОУ «Ялкынская ООШ»</w:delText>
              </w:r>
              <w:r w:rsidRPr="00D11982" w:rsidDel="00C33EFA">
                <w:rPr>
                  <w:rFonts w:ascii="Times New Roman" w:hAnsi="Times New Roman"/>
                  <w:sz w:val="28"/>
                  <w:szCs w:val="28"/>
                  <w:lang w:eastAsia="en-US"/>
                </w:rPr>
                <w:br/>
                <w:delText>___________Денежкина О.В.</w:delText>
              </w:r>
              <w:r w:rsidRPr="00D11982" w:rsidDel="00C33EFA">
                <w:rPr>
                  <w:rFonts w:ascii="Times New Roman" w:hAnsi="Times New Roman"/>
                  <w:sz w:val="28"/>
                  <w:szCs w:val="28"/>
                  <w:lang w:eastAsia="en-US"/>
                </w:rPr>
                <w:br/>
                <w:delText>Протокол №____от</w:delText>
              </w:r>
              <w:r w:rsidRPr="00D11982" w:rsidDel="00C33EFA">
                <w:rPr>
                  <w:rFonts w:ascii="Times New Roman" w:hAnsi="Times New Roman"/>
                  <w:sz w:val="28"/>
                  <w:szCs w:val="28"/>
                  <w:lang w:eastAsia="en-US"/>
                </w:rPr>
                <w:br/>
                <w:delText>«____»________</w:delText>
              </w:r>
              <w:r w:rsidDel="00C33EFA">
                <w:rPr>
                  <w:rFonts w:ascii="Times New Roman" w:hAnsi="Times New Roman"/>
                  <w:sz w:val="28"/>
                  <w:szCs w:val="28"/>
                  <w:lang w:eastAsia="en-US"/>
                </w:rPr>
                <w:delText>______20</w:delText>
              </w:r>
              <w:r w:rsidRPr="00457CF0" w:rsidDel="00C33EFA">
                <w:rPr>
                  <w:rFonts w:ascii="Times New Roman" w:hAnsi="Times New Roman"/>
                  <w:sz w:val="28"/>
                  <w:szCs w:val="28"/>
                  <w:lang w:eastAsia="en-US"/>
                </w:rPr>
                <w:delText xml:space="preserve">  </w:delText>
              </w:r>
              <w:r w:rsidRPr="00D11982" w:rsidDel="00C33EFA">
                <w:rPr>
                  <w:rFonts w:ascii="Times New Roman" w:hAnsi="Times New Roman"/>
                  <w:sz w:val="28"/>
                  <w:szCs w:val="28"/>
                  <w:lang w:eastAsia="en-US"/>
                </w:rPr>
                <w:delText>__г.</w:delText>
              </w:r>
            </w:del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E0" w:rsidRPr="00D11982" w:rsidDel="00C33EFA" w:rsidRDefault="00372BE0" w:rsidP="00256574">
            <w:pPr>
              <w:spacing w:after="0"/>
              <w:jc w:val="center"/>
              <w:rPr>
                <w:del w:id="14" w:author="История" w:date="2023-01-11T13:01:00Z"/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del w:id="15" w:author="История" w:date="2023-01-11T13:01:00Z">
              <w:r w:rsidRPr="00D11982" w:rsidDel="00C33EFA">
                <w:rPr>
                  <w:rFonts w:ascii="Times New Roman" w:hAnsi="Times New Roman"/>
                  <w:b/>
                  <w:sz w:val="28"/>
                  <w:szCs w:val="28"/>
                  <w:lang w:eastAsia="en-US"/>
                </w:rPr>
                <w:delText>«Утверждено»</w:delText>
              </w:r>
            </w:del>
          </w:p>
          <w:p w:rsidR="00372BE0" w:rsidRPr="00D11982" w:rsidDel="00C33EFA" w:rsidRDefault="00372BE0" w:rsidP="00256574">
            <w:pPr>
              <w:spacing w:after="0"/>
              <w:rPr>
                <w:del w:id="16" w:author="История" w:date="2023-01-11T13:01:00Z"/>
                <w:rFonts w:ascii="Times New Roman" w:hAnsi="Times New Roman"/>
                <w:sz w:val="28"/>
                <w:szCs w:val="28"/>
                <w:lang w:eastAsia="en-US"/>
              </w:rPr>
            </w:pPr>
            <w:del w:id="17" w:author="История" w:date="2023-01-11T13:01:00Z">
              <w:r w:rsidRPr="00D11982" w:rsidDel="00C33EFA">
                <w:rPr>
                  <w:rFonts w:ascii="Times New Roman" w:hAnsi="Times New Roman"/>
                  <w:sz w:val="28"/>
                  <w:szCs w:val="28"/>
                  <w:lang w:eastAsia="en-US"/>
                </w:rPr>
                <w:delText>Директор МБОУ «Ялкынская ООШ»</w:delText>
              </w:r>
              <w:r w:rsidRPr="00D11982" w:rsidDel="00C33EFA">
                <w:rPr>
                  <w:rFonts w:ascii="Times New Roman" w:hAnsi="Times New Roman"/>
                  <w:sz w:val="28"/>
                  <w:szCs w:val="28"/>
                  <w:lang w:eastAsia="en-US"/>
                </w:rPr>
                <w:br/>
                <w:delText>____________Шигапова Л.Р.</w:delText>
              </w:r>
              <w:r w:rsidRPr="00D11982" w:rsidDel="00C33EFA">
                <w:rPr>
                  <w:rFonts w:ascii="Times New Roman" w:hAnsi="Times New Roman"/>
                  <w:sz w:val="28"/>
                  <w:szCs w:val="28"/>
                  <w:lang w:eastAsia="en-US"/>
                </w:rPr>
                <w:br/>
                <w:delText>Приказ №_</w:delText>
              </w:r>
              <w:r w:rsidDel="00C33EFA">
                <w:rPr>
                  <w:rFonts w:ascii="Times New Roman" w:hAnsi="Times New Roman"/>
                  <w:sz w:val="28"/>
                  <w:szCs w:val="28"/>
                  <w:lang w:eastAsia="en-US"/>
                </w:rPr>
                <w:delText>____ от</w:delText>
              </w:r>
              <w:r w:rsidDel="00C33EFA">
                <w:rPr>
                  <w:rFonts w:ascii="Times New Roman" w:hAnsi="Times New Roman"/>
                  <w:sz w:val="28"/>
                  <w:szCs w:val="28"/>
                  <w:lang w:eastAsia="en-US"/>
                </w:rPr>
                <w:br/>
                <w:delText>«_____»_____________20</w:delText>
              </w:r>
              <w:r w:rsidRPr="00457CF0" w:rsidDel="00C33EFA">
                <w:rPr>
                  <w:rFonts w:ascii="Times New Roman" w:hAnsi="Times New Roman"/>
                  <w:sz w:val="28"/>
                  <w:szCs w:val="28"/>
                  <w:lang w:eastAsia="en-US"/>
                </w:rPr>
                <w:delText xml:space="preserve">  </w:delText>
              </w:r>
              <w:r w:rsidRPr="00D11982" w:rsidDel="00C33EFA">
                <w:rPr>
                  <w:rFonts w:ascii="Times New Roman" w:hAnsi="Times New Roman"/>
                  <w:sz w:val="28"/>
                  <w:szCs w:val="28"/>
                  <w:lang w:eastAsia="en-US"/>
                </w:rPr>
                <w:delText>__г.</w:delText>
              </w:r>
            </w:del>
          </w:p>
        </w:tc>
      </w:tr>
    </w:tbl>
    <w:p w:rsidR="00372BE0" w:rsidRPr="00D11982" w:rsidDel="00C33EFA" w:rsidRDefault="00372BE0" w:rsidP="00372BE0">
      <w:pPr>
        <w:spacing w:after="0"/>
        <w:rPr>
          <w:del w:id="18" w:author="История" w:date="2023-01-11T13:01:00Z"/>
          <w:rFonts w:ascii="Times New Roman" w:hAnsi="Times New Roman"/>
          <w:sz w:val="36"/>
          <w:szCs w:val="36"/>
        </w:rPr>
      </w:pPr>
    </w:p>
    <w:p w:rsidR="00372BE0" w:rsidRPr="00D11982" w:rsidDel="00C33EFA" w:rsidRDefault="00372BE0" w:rsidP="00372BE0">
      <w:pPr>
        <w:spacing w:after="0"/>
        <w:jc w:val="center"/>
        <w:rPr>
          <w:del w:id="19" w:author="История" w:date="2023-01-11T13:01:00Z"/>
          <w:rFonts w:ascii="Times New Roman" w:hAnsi="Times New Roman"/>
          <w:sz w:val="28"/>
          <w:szCs w:val="28"/>
        </w:rPr>
      </w:pPr>
      <w:del w:id="20" w:author="История" w:date="2023-01-11T13:01:00Z">
        <w:r w:rsidRPr="00D11982" w:rsidDel="00C33EFA">
          <w:rPr>
            <w:rFonts w:ascii="Times New Roman" w:hAnsi="Times New Roman"/>
            <w:sz w:val="28"/>
            <w:szCs w:val="28"/>
          </w:rPr>
          <w:delText>Календарно – тематическое планирование</w:delText>
        </w:r>
      </w:del>
    </w:p>
    <w:p w:rsidR="00372BE0" w:rsidDel="00C33EFA" w:rsidRDefault="00372BE0" w:rsidP="00372BE0">
      <w:pPr>
        <w:jc w:val="center"/>
        <w:rPr>
          <w:del w:id="21" w:author="История" w:date="2023-01-11T13:01:00Z"/>
          <w:rFonts w:ascii="Times New Roman" w:hAnsi="Times New Roman"/>
          <w:sz w:val="28"/>
          <w:szCs w:val="28"/>
        </w:rPr>
      </w:pPr>
      <w:del w:id="22" w:author="История" w:date="2023-01-11T13:01:00Z">
        <w:r w:rsidDel="00C33EFA">
          <w:rPr>
            <w:rFonts w:ascii="Times New Roman" w:hAnsi="Times New Roman"/>
            <w:sz w:val="28"/>
            <w:szCs w:val="28"/>
          </w:rPr>
          <w:delText>по учебному предмету «Обществознание</w:delText>
        </w:r>
        <w:r w:rsidRPr="00D11982" w:rsidDel="00C33EFA">
          <w:rPr>
            <w:rFonts w:ascii="Times New Roman" w:hAnsi="Times New Roman"/>
            <w:sz w:val="28"/>
            <w:szCs w:val="28"/>
          </w:rPr>
          <w:delText>»</w:delText>
        </w:r>
      </w:del>
    </w:p>
    <w:p w:rsidR="00372BE0" w:rsidRPr="00372BE0" w:rsidDel="00C33EFA" w:rsidRDefault="00372BE0" w:rsidP="00372BE0">
      <w:pPr>
        <w:jc w:val="center"/>
        <w:rPr>
          <w:del w:id="23" w:author="История" w:date="2023-01-11T13:01:00Z"/>
          <w:rFonts w:ascii="Times New Roman" w:eastAsia="Calibri" w:hAnsi="Times New Roman"/>
          <w:sz w:val="28"/>
          <w:szCs w:val="28"/>
          <w:lang w:eastAsia="en-US"/>
        </w:rPr>
      </w:pPr>
      <w:del w:id="24" w:author="История" w:date="2023-01-11T13:01:00Z">
        <w:r w:rsidRPr="004C493D" w:rsidDel="00C33EFA">
          <w:rPr>
            <w:rFonts w:ascii="Times New Roman" w:hAnsi="Times New Roman"/>
            <w:sz w:val="28"/>
            <w:szCs w:val="28"/>
          </w:rPr>
          <w:delText xml:space="preserve"> </w:delText>
        </w:r>
        <w:r w:rsidDel="00C33EFA">
          <w:rPr>
            <w:rFonts w:ascii="Times New Roman" w:hAnsi="Times New Roman"/>
            <w:sz w:val="28"/>
            <w:szCs w:val="28"/>
          </w:rPr>
          <w:delText xml:space="preserve"> для </w:delText>
        </w:r>
        <w:r w:rsidRPr="001C3F74" w:rsidDel="00C33EFA">
          <w:rPr>
            <w:rFonts w:ascii="Times New Roman" w:hAnsi="Times New Roman"/>
            <w:sz w:val="28"/>
            <w:szCs w:val="28"/>
          </w:rPr>
          <w:delText xml:space="preserve">9 </w:delText>
        </w:r>
        <w:r w:rsidRPr="00D11982" w:rsidDel="00C33EFA">
          <w:rPr>
            <w:rFonts w:ascii="Times New Roman" w:hAnsi="Times New Roman"/>
            <w:sz w:val="28"/>
            <w:szCs w:val="28"/>
          </w:rPr>
          <w:delText xml:space="preserve">класса </w:delText>
        </w:r>
        <w:r w:rsidRPr="00D11982" w:rsidDel="00C33EFA">
          <w:rPr>
            <w:rFonts w:ascii="Times New Roman" w:hAnsi="Times New Roman"/>
            <w:sz w:val="28"/>
            <w:szCs w:val="28"/>
          </w:rPr>
          <w:br/>
          <w:delText xml:space="preserve"> базовый уровень</w:delText>
        </w:r>
      </w:del>
    </w:p>
    <w:p w:rsidR="00372BE0" w:rsidRPr="00D11982" w:rsidDel="00C33EFA" w:rsidRDefault="00372BE0" w:rsidP="00372BE0">
      <w:pPr>
        <w:spacing w:after="0"/>
        <w:jc w:val="center"/>
        <w:rPr>
          <w:del w:id="25" w:author="История" w:date="2023-01-11T13:01:00Z"/>
          <w:rFonts w:ascii="Times New Roman" w:hAnsi="Times New Roman"/>
          <w:sz w:val="32"/>
          <w:szCs w:val="32"/>
        </w:rPr>
      </w:pPr>
    </w:p>
    <w:p w:rsidR="00372BE0" w:rsidRPr="00D11982" w:rsidDel="00C33EFA" w:rsidRDefault="00372BE0" w:rsidP="00372BE0">
      <w:pPr>
        <w:spacing w:after="0"/>
        <w:jc w:val="right"/>
        <w:rPr>
          <w:del w:id="26" w:author="История" w:date="2023-01-11T13:01:00Z"/>
          <w:rFonts w:ascii="Times New Roman" w:hAnsi="Times New Roman"/>
          <w:sz w:val="24"/>
          <w:szCs w:val="24"/>
        </w:rPr>
      </w:pPr>
      <w:del w:id="27" w:author="История" w:date="2023-01-11T13:01:00Z">
        <w:r w:rsidRPr="00D11982" w:rsidDel="00C33EFA">
          <w:rPr>
            <w:rFonts w:ascii="Times New Roman" w:hAnsi="Times New Roman"/>
            <w:sz w:val="24"/>
            <w:szCs w:val="24"/>
          </w:rPr>
          <w:delText xml:space="preserve"> </w:delText>
        </w:r>
      </w:del>
    </w:p>
    <w:p w:rsidR="00372BE0" w:rsidRPr="00D11982" w:rsidDel="00C33EFA" w:rsidRDefault="00372BE0" w:rsidP="00372BE0">
      <w:pPr>
        <w:spacing w:after="0"/>
        <w:jc w:val="right"/>
        <w:rPr>
          <w:del w:id="28" w:author="История" w:date="2023-01-11T13:01:00Z"/>
          <w:rFonts w:ascii="Times New Roman" w:hAnsi="Times New Roman"/>
          <w:sz w:val="24"/>
          <w:szCs w:val="24"/>
        </w:rPr>
      </w:pPr>
    </w:p>
    <w:p w:rsidR="00372BE0" w:rsidRPr="00D11982" w:rsidDel="00C33EFA" w:rsidRDefault="00372BE0" w:rsidP="00372BE0">
      <w:pPr>
        <w:spacing w:after="0"/>
        <w:jc w:val="center"/>
        <w:rPr>
          <w:del w:id="29" w:author="История" w:date="2023-01-11T13:01:00Z"/>
          <w:rFonts w:ascii="Times New Roman" w:hAnsi="Times New Roman"/>
          <w:sz w:val="24"/>
          <w:szCs w:val="24"/>
        </w:rPr>
      </w:pPr>
      <w:del w:id="30" w:author="История" w:date="2023-01-11T13:01:00Z">
        <w:r w:rsidRPr="00D11982" w:rsidDel="00C33EFA">
          <w:rPr>
            <w:rFonts w:ascii="Times New Roman" w:hAnsi="Times New Roman"/>
            <w:sz w:val="24"/>
            <w:szCs w:val="24"/>
          </w:rPr>
          <w:delText xml:space="preserve">                                                                                                                                                   Календарно – тематическое планирование составил: </w:delText>
        </w:r>
        <w:r w:rsidRPr="00D11982" w:rsidDel="00C33EFA">
          <w:rPr>
            <w:rFonts w:ascii="Times New Roman" w:hAnsi="Times New Roman"/>
            <w:sz w:val="24"/>
            <w:szCs w:val="24"/>
          </w:rPr>
          <w:br/>
          <w:delText xml:space="preserve">                                                                                                                                                      учитель истории и обществознания </w:delText>
        </w:r>
        <w:r w:rsidRPr="00D11982" w:rsidDel="00C33EFA">
          <w:rPr>
            <w:rFonts w:ascii="Times New Roman" w:hAnsi="Times New Roman"/>
            <w:sz w:val="24"/>
            <w:szCs w:val="24"/>
            <w:lang w:val="en-US"/>
          </w:rPr>
          <w:delText>I</w:delText>
        </w:r>
        <w:r w:rsidRPr="00D11982" w:rsidDel="00C33EFA">
          <w:rPr>
            <w:rFonts w:ascii="Times New Roman" w:hAnsi="Times New Roman"/>
            <w:sz w:val="24"/>
            <w:szCs w:val="24"/>
          </w:rPr>
          <w:delText xml:space="preserve"> кв.категории</w:delText>
        </w:r>
        <w:r w:rsidRPr="00D11982" w:rsidDel="00C33EFA">
          <w:rPr>
            <w:rFonts w:ascii="Times New Roman" w:hAnsi="Times New Roman"/>
            <w:sz w:val="24"/>
            <w:szCs w:val="24"/>
          </w:rPr>
          <w:br/>
          <w:delText xml:space="preserve">                                                                                                                                                                  Бочкарев Евгений Александрович </w:delText>
        </w:r>
      </w:del>
    </w:p>
    <w:p w:rsidR="00372BE0" w:rsidRPr="00D11982" w:rsidDel="00C33EFA" w:rsidRDefault="00372BE0" w:rsidP="00372BE0">
      <w:pPr>
        <w:jc w:val="center"/>
        <w:rPr>
          <w:del w:id="31" w:author="История" w:date="2023-01-11T13:01:00Z"/>
          <w:rFonts w:ascii="Times New Roman" w:hAnsi="Times New Roman"/>
          <w:sz w:val="28"/>
          <w:szCs w:val="28"/>
        </w:rPr>
      </w:pPr>
    </w:p>
    <w:p w:rsidR="00372BE0" w:rsidRPr="004C493D" w:rsidDel="00C33EFA" w:rsidRDefault="00372BE0" w:rsidP="00372BE0">
      <w:pPr>
        <w:jc w:val="center"/>
        <w:rPr>
          <w:del w:id="32" w:author="История" w:date="2023-01-11T13:01:00Z"/>
          <w:rFonts w:ascii="Times New Roman" w:hAnsi="Times New Roman"/>
          <w:sz w:val="28"/>
          <w:szCs w:val="28"/>
        </w:rPr>
      </w:pPr>
    </w:p>
    <w:p w:rsidR="00372BE0" w:rsidRPr="00D11982" w:rsidDel="00C33EFA" w:rsidRDefault="00372BE0" w:rsidP="00372BE0">
      <w:pPr>
        <w:rPr>
          <w:del w:id="33" w:author="История" w:date="2023-01-11T13:01:00Z"/>
          <w:rFonts w:ascii="Times New Roman" w:hAnsi="Times New Roman"/>
          <w:sz w:val="28"/>
          <w:szCs w:val="28"/>
        </w:rPr>
      </w:pPr>
      <w:del w:id="34" w:author="История" w:date="2023-01-11T13:01:00Z">
        <w:r w:rsidDel="00C33EFA">
          <w:rPr>
            <w:rFonts w:ascii="Times New Roman" w:hAnsi="Times New Roman"/>
            <w:sz w:val="28"/>
            <w:szCs w:val="28"/>
          </w:rPr>
          <w:delText xml:space="preserve">                                                                        </w:delText>
        </w:r>
        <w:r w:rsidR="00311D7B" w:rsidDel="00C33EFA">
          <w:rPr>
            <w:rFonts w:ascii="Times New Roman" w:hAnsi="Times New Roman"/>
            <w:sz w:val="28"/>
            <w:szCs w:val="28"/>
          </w:rPr>
          <w:delText xml:space="preserve">                            202</w:delText>
        </w:r>
        <w:r w:rsidR="00CC5896" w:rsidRPr="00CC5896" w:rsidDel="00C33EFA">
          <w:rPr>
            <w:rFonts w:ascii="Times New Roman" w:hAnsi="Times New Roman"/>
            <w:sz w:val="28"/>
            <w:szCs w:val="28"/>
          </w:rPr>
          <w:delText xml:space="preserve">2 </w:delText>
        </w:r>
        <w:r w:rsidRPr="00D11982" w:rsidDel="00C33EFA">
          <w:rPr>
            <w:rFonts w:ascii="Times New Roman" w:hAnsi="Times New Roman"/>
            <w:sz w:val="28"/>
            <w:szCs w:val="28"/>
          </w:rPr>
          <w:delText>г.</w:delText>
        </w:r>
      </w:del>
    </w:p>
    <w:p w:rsidR="00372BE0" w:rsidRPr="00AF7F63" w:rsidDel="00C33EFA" w:rsidRDefault="00372BE0" w:rsidP="00372BE0">
      <w:pPr>
        <w:pStyle w:val="a3"/>
        <w:ind w:left="284"/>
        <w:jc w:val="center"/>
        <w:rPr>
          <w:del w:id="35" w:author="История" w:date="2023-01-11T13:01:00Z"/>
          <w:b/>
          <w:sz w:val="24"/>
          <w:szCs w:val="24"/>
        </w:rPr>
      </w:pPr>
    </w:p>
    <w:p w:rsidR="001C5CA4" w:rsidRPr="00CC5896" w:rsidDel="00C33EFA" w:rsidRDefault="001C5CA4" w:rsidP="00372BE0">
      <w:pPr>
        <w:widowControl w:val="0"/>
        <w:autoSpaceDE w:val="0"/>
        <w:autoSpaceDN w:val="0"/>
        <w:adjustRightInd w:val="0"/>
        <w:spacing w:after="0" w:line="240" w:lineRule="auto"/>
        <w:rPr>
          <w:del w:id="36" w:author="История" w:date="2023-01-11T13:01:00Z"/>
          <w:rFonts w:ascii="Times New Roman" w:hAnsi="Times New Roman"/>
          <w:b/>
          <w:sz w:val="24"/>
          <w:szCs w:val="24"/>
        </w:rPr>
      </w:pPr>
    </w:p>
    <w:p w:rsidR="001C5CA4" w:rsidRPr="00CC5896" w:rsidDel="00C33EFA" w:rsidRDefault="001C5CA4" w:rsidP="00372BE0">
      <w:pPr>
        <w:widowControl w:val="0"/>
        <w:autoSpaceDE w:val="0"/>
        <w:autoSpaceDN w:val="0"/>
        <w:adjustRightInd w:val="0"/>
        <w:spacing w:after="0" w:line="240" w:lineRule="auto"/>
        <w:rPr>
          <w:del w:id="37" w:author="История" w:date="2023-01-11T13:01:00Z"/>
          <w:rFonts w:ascii="Times New Roman" w:hAnsi="Times New Roman"/>
          <w:b/>
          <w:sz w:val="24"/>
          <w:szCs w:val="24"/>
        </w:rPr>
      </w:pPr>
    </w:p>
    <w:p w:rsidR="00372BE0" w:rsidRPr="00985D34" w:rsidDel="00C33EFA" w:rsidRDefault="001C5CA4" w:rsidP="00372BE0">
      <w:pPr>
        <w:widowControl w:val="0"/>
        <w:autoSpaceDE w:val="0"/>
        <w:autoSpaceDN w:val="0"/>
        <w:adjustRightInd w:val="0"/>
        <w:spacing w:after="0" w:line="240" w:lineRule="auto"/>
        <w:rPr>
          <w:del w:id="38" w:author="История" w:date="2023-01-11T13:01:00Z"/>
          <w:rFonts w:ascii="Times New Roman" w:hAnsi="Times New Roman"/>
          <w:b/>
          <w:sz w:val="24"/>
          <w:szCs w:val="24"/>
        </w:rPr>
      </w:pPr>
      <w:del w:id="39" w:author="История" w:date="2023-01-11T13:01:00Z">
        <w:r w:rsidRPr="00CC5896" w:rsidDel="00C33EFA">
          <w:rPr>
            <w:rFonts w:ascii="Times New Roman" w:hAnsi="Times New Roman"/>
            <w:b/>
            <w:sz w:val="24"/>
            <w:szCs w:val="24"/>
          </w:rPr>
          <w:delText xml:space="preserve">                                                                </w:delText>
        </w:r>
        <w:r w:rsidR="00372BE0" w:rsidRPr="00A64B2C" w:rsidDel="00C33EFA">
          <w:rPr>
            <w:rFonts w:ascii="Times New Roman" w:hAnsi="Times New Roman"/>
            <w:b/>
            <w:sz w:val="24"/>
            <w:szCs w:val="24"/>
          </w:rPr>
          <w:delText>Примерное календарно-тематическое планирование</w:delText>
        </w:r>
      </w:del>
    </w:p>
    <w:p w:rsidR="00372BE0" w:rsidRPr="00A64B2C" w:rsidRDefault="00372BE0" w:rsidP="00372BE0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40" w:name="_GoBack"/>
      <w:bookmarkEnd w:id="40"/>
      <w:r w:rsidRPr="00A64B2C">
        <w:rPr>
          <w:rFonts w:ascii="Times New Roman" w:hAnsi="Times New Roman"/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</w:t>
      </w:r>
      <w:proofErr w:type="spellStart"/>
      <w:r w:rsidRPr="00A64B2C">
        <w:rPr>
          <w:rFonts w:ascii="Times New Roman" w:hAnsi="Times New Roman"/>
          <w:sz w:val="24"/>
          <w:szCs w:val="24"/>
        </w:rPr>
        <w:t>Оществознание</w:t>
      </w:r>
      <w:proofErr w:type="spellEnd"/>
      <w:r w:rsidRPr="00A64B2C">
        <w:rPr>
          <w:rFonts w:ascii="Times New Roman" w:hAnsi="Times New Roman"/>
          <w:sz w:val="24"/>
          <w:szCs w:val="24"/>
        </w:rPr>
        <w:t xml:space="preserve"> »  5-9 классы. На </w:t>
      </w:r>
      <w:proofErr w:type="gramStart"/>
      <w:r w:rsidRPr="00A64B2C">
        <w:rPr>
          <w:rFonts w:ascii="Times New Roman" w:hAnsi="Times New Roman"/>
          <w:sz w:val="24"/>
          <w:szCs w:val="24"/>
        </w:rPr>
        <w:t>основании  учебного</w:t>
      </w:r>
      <w:proofErr w:type="gramEnd"/>
      <w:r w:rsidRPr="00A64B2C">
        <w:rPr>
          <w:rFonts w:ascii="Times New Roman" w:hAnsi="Times New Roman"/>
          <w:sz w:val="24"/>
          <w:szCs w:val="24"/>
        </w:rPr>
        <w:t xml:space="preserve"> пл</w:t>
      </w:r>
      <w:r>
        <w:rPr>
          <w:rFonts w:ascii="Times New Roman" w:hAnsi="Times New Roman"/>
          <w:sz w:val="24"/>
          <w:szCs w:val="24"/>
        </w:rPr>
        <w:t xml:space="preserve">ана «МБОУ </w:t>
      </w:r>
      <w:proofErr w:type="spellStart"/>
      <w:r>
        <w:rPr>
          <w:rFonts w:ascii="Times New Roman" w:hAnsi="Times New Roman"/>
          <w:sz w:val="24"/>
          <w:szCs w:val="24"/>
        </w:rPr>
        <w:t>Ялкынская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ООШ» на 20</w:t>
      </w:r>
      <w:r w:rsidR="00311D7B">
        <w:rPr>
          <w:rFonts w:ascii="Times New Roman" w:hAnsi="Times New Roman"/>
          <w:sz w:val="24"/>
          <w:szCs w:val="24"/>
        </w:rPr>
        <w:t>2</w:t>
      </w:r>
      <w:r w:rsidR="0074634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-202</w:t>
      </w:r>
      <w:r w:rsidR="0074634F">
        <w:rPr>
          <w:rFonts w:ascii="Times New Roman" w:hAnsi="Times New Roman"/>
          <w:sz w:val="24"/>
          <w:szCs w:val="24"/>
        </w:rPr>
        <w:t>3</w:t>
      </w:r>
      <w:r w:rsidRPr="005B3E09">
        <w:rPr>
          <w:rFonts w:ascii="Times New Roman" w:hAnsi="Times New Roman"/>
          <w:sz w:val="24"/>
          <w:szCs w:val="24"/>
        </w:rPr>
        <w:t xml:space="preserve"> </w:t>
      </w:r>
      <w:r w:rsidRPr="00A64B2C">
        <w:rPr>
          <w:rFonts w:ascii="Times New Roman" w:hAnsi="Times New Roman"/>
          <w:sz w:val="24"/>
          <w:szCs w:val="24"/>
        </w:rPr>
        <w:t xml:space="preserve">учебный год </w:t>
      </w:r>
      <w:r>
        <w:rPr>
          <w:rFonts w:ascii="Times New Roman" w:hAnsi="Times New Roman"/>
          <w:sz w:val="24"/>
          <w:szCs w:val="24"/>
        </w:rPr>
        <w:t>на изучение «</w:t>
      </w:r>
      <w:proofErr w:type="spellStart"/>
      <w:r>
        <w:rPr>
          <w:rFonts w:ascii="Times New Roman" w:hAnsi="Times New Roman"/>
          <w:sz w:val="24"/>
          <w:szCs w:val="24"/>
        </w:rPr>
        <w:t>Оществознания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» в </w:t>
      </w:r>
      <w:r w:rsidRPr="00682E68">
        <w:rPr>
          <w:rFonts w:ascii="Times New Roman" w:hAnsi="Times New Roman"/>
          <w:sz w:val="24"/>
          <w:szCs w:val="24"/>
        </w:rPr>
        <w:t>9</w:t>
      </w:r>
      <w:r w:rsidRPr="00A64B2C">
        <w:rPr>
          <w:rFonts w:ascii="Times New Roman" w:hAnsi="Times New Roman"/>
          <w:sz w:val="24"/>
          <w:szCs w:val="24"/>
        </w:rPr>
        <w:t xml:space="preserve"> классе отводится  час неделю  . Для  освоения  рабочей программы  учебного </w:t>
      </w:r>
      <w:r>
        <w:rPr>
          <w:rFonts w:ascii="Times New Roman" w:hAnsi="Times New Roman"/>
          <w:sz w:val="24"/>
          <w:szCs w:val="24"/>
        </w:rPr>
        <w:t xml:space="preserve"> предмета  «</w:t>
      </w:r>
      <w:proofErr w:type="spellStart"/>
      <w:r>
        <w:rPr>
          <w:rFonts w:ascii="Times New Roman" w:hAnsi="Times New Roman"/>
          <w:sz w:val="24"/>
          <w:szCs w:val="24"/>
        </w:rPr>
        <w:t>Оществознания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»  в </w:t>
      </w:r>
      <w:r w:rsidRPr="00A2243A">
        <w:rPr>
          <w:rFonts w:ascii="Times New Roman" w:hAnsi="Times New Roman"/>
          <w:sz w:val="24"/>
          <w:szCs w:val="24"/>
        </w:rPr>
        <w:t>9</w:t>
      </w:r>
      <w:r w:rsidRPr="00A64B2C">
        <w:rPr>
          <w:rFonts w:ascii="Times New Roman" w:hAnsi="Times New Roman"/>
          <w:sz w:val="24"/>
          <w:szCs w:val="24"/>
        </w:rPr>
        <w:t xml:space="preserve"> классе  используется учебник из УМК </w:t>
      </w:r>
      <w:r w:rsidRPr="00A64B2C"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Pr="00A64B2C">
        <w:rPr>
          <w:rFonts w:ascii="Times New Roman" w:hAnsi="Times New Roman"/>
          <w:sz w:val="24"/>
          <w:szCs w:val="24"/>
        </w:rPr>
        <w:t>Боголюбов А.</w:t>
      </w:r>
      <w:r>
        <w:rPr>
          <w:rFonts w:ascii="Times New Roman" w:hAnsi="Times New Roman"/>
          <w:sz w:val="24"/>
          <w:szCs w:val="24"/>
        </w:rPr>
        <w:t xml:space="preserve">Я  Обществознание: Учебник для </w:t>
      </w:r>
      <w:r w:rsidRPr="00682E68">
        <w:rPr>
          <w:rFonts w:ascii="Times New Roman" w:hAnsi="Times New Roman"/>
          <w:sz w:val="24"/>
          <w:szCs w:val="24"/>
        </w:rPr>
        <w:t>9</w:t>
      </w:r>
      <w:r w:rsidRPr="00A64B2C">
        <w:rPr>
          <w:rFonts w:ascii="Times New Roman" w:hAnsi="Times New Roman"/>
          <w:sz w:val="24"/>
          <w:szCs w:val="24"/>
        </w:rPr>
        <w:t xml:space="preserve"> класса общеобразовательных учр</w:t>
      </w:r>
      <w:r>
        <w:rPr>
          <w:rFonts w:ascii="Times New Roman" w:hAnsi="Times New Roman"/>
          <w:sz w:val="24"/>
          <w:szCs w:val="24"/>
        </w:rPr>
        <w:t>еждений. М.: Русское слово, 201</w:t>
      </w:r>
      <w:r w:rsidRPr="00682E68">
        <w:rPr>
          <w:rFonts w:ascii="Times New Roman" w:hAnsi="Times New Roman"/>
          <w:sz w:val="24"/>
          <w:szCs w:val="24"/>
        </w:rPr>
        <w:t>9</w:t>
      </w:r>
      <w:r w:rsidRPr="00A64B2C">
        <w:rPr>
          <w:rFonts w:ascii="Times New Roman" w:hAnsi="Times New Roman"/>
          <w:sz w:val="24"/>
          <w:szCs w:val="24"/>
        </w:rPr>
        <w:t>.</w:t>
      </w:r>
    </w:p>
    <w:p w:rsidR="00372BE0" w:rsidRPr="008A3170" w:rsidRDefault="00372BE0" w:rsidP="00372BE0">
      <w:pPr>
        <w:pStyle w:val="a3"/>
        <w:ind w:left="284"/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09"/>
        <w:tblW w:w="15029" w:type="dxa"/>
        <w:tblLayout w:type="fixed"/>
        <w:tblLook w:val="0000" w:firstRow="0" w:lastRow="0" w:firstColumn="0" w:lastColumn="0" w:noHBand="0" w:noVBand="0"/>
      </w:tblPr>
      <w:tblGrid>
        <w:gridCol w:w="700"/>
        <w:gridCol w:w="5723"/>
        <w:gridCol w:w="1090"/>
        <w:gridCol w:w="4422"/>
        <w:gridCol w:w="112"/>
        <w:gridCol w:w="48"/>
        <w:gridCol w:w="1511"/>
        <w:gridCol w:w="1423"/>
      </w:tblGrid>
      <w:tr w:rsidR="00372BE0" w:rsidRPr="008A3170" w:rsidTr="00256574">
        <w:trPr>
          <w:trHeight w:val="288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72BE0" w:rsidRPr="008A3170" w:rsidRDefault="00372BE0" w:rsidP="00256574">
            <w:pPr>
              <w:pStyle w:val="a3"/>
              <w:rPr>
                <w:b/>
                <w:i/>
                <w:sz w:val="24"/>
                <w:szCs w:val="24"/>
              </w:rPr>
            </w:pPr>
            <w:r w:rsidRPr="008A3170">
              <w:rPr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6813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:rsidR="00372BE0" w:rsidRPr="008A3170" w:rsidRDefault="00372BE0" w:rsidP="00256574">
            <w:pPr>
              <w:pStyle w:val="a3"/>
              <w:rPr>
                <w:b/>
                <w:i/>
                <w:sz w:val="24"/>
                <w:szCs w:val="24"/>
              </w:rPr>
            </w:pPr>
            <w:r w:rsidRPr="008A3170">
              <w:rPr>
                <w:b/>
                <w:i/>
                <w:sz w:val="24"/>
                <w:szCs w:val="24"/>
              </w:rPr>
              <w:t>Тема урока</w:t>
            </w:r>
          </w:p>
          <w:p w:rsidR="00372BE0" w:rsidRPr="008A3170" w:rsidRDefault="00372BE0" w:rsidP="00256574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4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72BE0" w:rsidRPr="008A3170" w:rsidRDefault="00372BE0" w:rsidP="00256574">
            <w:pPr>
              <w:pStyle w:val="a3"/>
              <w:rPr>
                <w:b/>
                <w:i/>
                <w:sz w:val="24"/>
                <w:szCs w:val="24"/>
              </w:rPr>
            </w:pPr>
            <w:r w:rsidRPr="008A3170">
              <w:rPr>
                <w:b/>
                <w:i/>
                <w:sz w:val="24"/>
                <w:szCs w:val="24"/>
              </w:rPr>
              <w:t>Кол-во час</w:t>
            </w:r>
          </w:p>
          <w:p w:rsidR="00372BE0" w:rsidRPr="008A3170" w:rsidRDefault="00372BE0" w:rsidP="00256574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2BE0" w:rsidRPr="008A3170" w:rsidRDefault="00372BE0" w:rsidP="00256574">
            <w:pPr>
              <w:pStyle w:val="a3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A64B2C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                 </w:t>
            </w:r>
            <w:r w:rsidRPr="00A64B2C">
              <w:rPr>
                <w:b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372BE0" w:rsidRPr="008A3170" w:rsidTr="00256574">
        <w:trPr>
          <w:trHeight w:val="276"/>
        </w:trPr>
        <w:tc>
          <w:tcPr>
            <w:tcW w:w="7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72BE0" w:rsidRPr="008A3170" w:rsidRDefault="00372BE0" w:rsidP="00256574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81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72BE0" w:rsidRPr="008A3170" w:rsidRDefault="00372BE0" w:rsidP="00256574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72BE0" w:rsidRPr="008A3170" w:rsidRDefault="00372BE0" w:rsidP="00256574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72BE0" w:rsidRPr="008A3170" w:rsidRDefault="00372BE0" w:rsidP="00256574">
            <w:pPr>
              <w:pStyle w:val="a3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72BE0" w:rsidRPr="008A3170" w:rsidRDefault="00372BE0" w:rsidP="00256574">
            <w:pPr>
              <w:pStyle w:val="a3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Ф</w:t>
            </w:r>
          </w:p>
        </w:tc>
      </w:tr>
      <w:tr w:rsidR="00372BE0" w:rsidRPr="008A3170" w:rsidTr="00256574">
        <w:trPr>
          <w:trHeight w:val="36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  <w:lang w:val="en-US"/>
              </w:rPr>
            </w:pPr>
          </w:p>
          <w:p w:rsidR="00372BE0" w:rsidRPr="008A3170" w:rsidRDefault="00372BE0" w:rsidP="00256574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432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2BE0" w:rsidRPr="008A3170" w:rsidRDefault="00372BE0" w:rsidP="00256574">
            <w:pPr>
              <w:rPr>
                <w:rFonts w:ascii="Times New Roman" w:hAnsi="Times New Roman"/>
                <w:sz w:val="24"/>
                <w:szCs w:val="24"/>
              </w:rPr>
            </w:pPr>
            <w:r w:rsidRPr="00CA573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Политика и социальное управление (11 час)</w:t>
            </w:r>
          </w:p>
        </w:tc>
      </w:tr>
      <w:tr w:rsidR="00372BE0" w:rsidRPr="008A3170" w:rsidTr="00256574">
        <w:trPr>
          <w:trHeight w:val="511"/>
        </w:trPr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  <w:lang w:val="en-US"/>
              </w:rPr>
            </w:pPr>
            <w:r w:rsidRPr="008A317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8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Политика и власть. Роль политики в жизни общества.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  <w:lang w:val="en-US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Default="00372BE0" w:rsidP="0025657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72BE0" w:rsidRPr="008A3170" w:rsidRDefault="00372BE0" w:rsidP="00256574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2BE0" w:rsidRDefault="00372BE0" w:rsidP="00256574">
            <w:pPr>
              <w:pStyle w:val="a3"/>
              <w:rPr>
                <w:sz w:val="24"/>
                <w:szCs w:val="24"/>
                <w:lang w:val="en-US"/>
              </w:rPr>
            </w:pPr>
          </w:p>
          <w:p w:rsidR="00372BE0" w:rsidRPr="008A3170" w:rsidRDefault="00372BE0" w:rsidP="00256574">
            <w:pPr>
              <w:pStyle w:val="a3"/>
              <w:rPr>
                <w:sz w:val="24"/>
                <w:szCs w:val="24"/>
                <w:lang w:val="en-US"/>
              </w:rPr>
            </w:pPr>
          </w:p>
        </w:tc>
      </w:tr>
      <w:tr w:rsidR="00372BE0" w:rsidRPr="008A3170" w:rsidTr="0025657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2</w:t>
            </w:r>
          </w:p>
        </w:tc>
        <w:tc>
          <w:tcPr>
            <w:tcW w:w="6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Государство, его отличительные признаки.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3</w:t>
            </w:r>
          </w:p>
        </w:tc>
        <w:tc>
          <w:tcPr>
            <w:tcW w:w="6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Политический режим.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4</w:t>
            </w:r>
          </w:p>
        </w:tc>
        <w:tc>
          <w:tcPr>
            <w:tcW w:w="6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Правовое государство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5</w:t>
            </w:r>
          </w:p>
        </w:tc>
        <w:tc>
          <w:tcPr>
            <w:tcW w:w="6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Гражданское общество. Местное самоуправление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6</w:t>
            </w:r>
          </w:p>
        </w:tc>
        <w:tc>
          <w:tcPr>
            <w:tcW w:w="6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Участие граждан в политической жизни.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7</w:t>
            </w:r>
          </w:p>
        </w:tc>
        <w:tc>
          <w:tcPr>
            <w:tcW w:w="6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Практическая работа «Школа молодого избирателя»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rPr>
          <w:trHeight w:val="61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8</w:t>
            </w:r>
          </w:p>
        </w:tc>
        <w:tc>
          <w:tcPr>
            <w:tcW w:w="6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Политические партии и движения, их роль в общественной жизни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rPr>
          <w:trHeight w:val="33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9</w:t>
            </w:r>
          </w:p>
        </w:tc>
        <w:tc>
          <w:tcPr>
            <w:tcW w:w="6813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372BE0" w:rsidRPr="00B91C36" w:rsidRDefault="00372BE0" w:rsidP="00256574">
            <w:pPr>
              <w:pStyle w:val="a3"/>
              <w:rPr>
                <w:sz w:val="24"/>
                <w:szCs w:val="24"/>
                <w:rPrChange w:id="41" w:author="История" w:date="2022-12-07T09:18:00Z">
                  <w:rPr>
                    <w:b/>
                    <w:sz w:val="24"/>
                    <w:szCs w:val="24"/>
                  </w:rPr>
                </w:rPrChange>
              </w:rPr>
            </w:pPr>
            <w:r w:rsidRPr="00B91C36">
              <w:rPr>
                <w:sz w:val="24"/>
                <w:szCs w:val="24"/>
                <w:rPrChange w:id="42" w:author="История" w:date="2022-12-07T09:18:00Z">
                  <w:rPr>
                    <w:b/>
                    <w:sz w:val="24"/>
                    <w:szCs w:val="24"/>
                  </w:rPr>
                </w:rPrChange>
              </w:rPr>
              <w:t>Средства массовой информации</w:t>
            </w:r>
          </w:p>
        </w:tc>
        <w:tc>
          <w:tcPr>
            <w:tcW w:w="442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671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rPr>
          <w:trHeight w:val="611"/>
        </w:trPr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10</w:t>
            </w:r>
          </w:p>
        </w:tc>
        <w:tc>
          <w:tcPr>
            <w:tcW w:w="68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Практическая работа «Роль СМИ в предвыборной борьбе»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rPr>
          <w:trHeight w:val="172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i/>
                <w:sz w:val="24"/>
                <w:szCs w:val="24"/>
              </w:rPr>
            </w:pPr>
            <w:r w:rsidRPr="008A3170">
              <w:rPr>
                <w:i/>
                <w:sz w:val="24"/>
                <w:szCs w:val="24"/>
              </w:rPr>
              <w:t>11</w:t>
            </w:r>
          </w:p>
        </w:tc>
        <w:tc>
          <w:tcPr>
            <w:tcW w:w="6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Самостоятельная работа по теме «Гражданское общество»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rPr>
          <w:trHeight w:val="1266"/>
        </w:trPr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72BE0" w:rsidRDefault="00372BE0" w:rsidP="00256574">
            <w:pPr>
              <w:pStyle w:val="a3"/>
              <w:rPr>
                <w:sz w:val="24"/>
                <w:szCs w:val="24"/>
                <w:lang w:val="en-US"/>
              </w:rPr>
            </w:pPr>
          </w:p>
          <w:p w:rsidR="00372BE0" w:rsidRDefault="00372BE0" w:rsidP="00256574">
            <w:pPr>
              <w:pStyle w:val="a3"/>
              <w:rPr>
                <w:sz w:val="24"/>
                <w:szCs w:val="24"/>
                <w:lang w:val="en-US"/>
              </w:rPr>
            </w:pPr>
          </w:p>
          <w:p w:rsidR="00372BE0" w:rsidRPr="008A3170" w:rsidRDefault="00372BE0" w:rsidP="00256574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432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  <w:p w:rsidR="00372BE0" w:rsidRPr="000A48E9" w:rsidRDefault="00372BE0" w:rsidP="00256574">
            <w:pPr>
              <w:tabs>
                <w:tab w:val="left" w:pos="6489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                                                                       </w:t>
            </w:r>
            <w:r w:rsidRPr="00CA573A">
              <w:rPr>
                <w:rFonts w:ascii="Times New Roman" w:hAnsi="Times New Roman"/>
                <w:b/>
                <w:sz w:val="28"/>
                <w:szCs w:val="28"/>
              </w:rPr>
              <w:t>Право (24 час)</w:t>
            </w:r>
          </w:p>
        </w:tc>
      </w:tr>
      <w:tr w:rsidR="00372BE0" w:rsidRPr="008A3170" w:rsidTr="001C494A">
        <w:trPr>
          <w:trHeight w:val="1985"/>
        </w:trPr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72BE0" w:rsidRDefault="00372BE0" w:rsidP="00256574">
            <w:pPr>
              <w:pStyle w:val="a3"/>
              <w:rPr>
                <w:sz w:val="24"/>
                <w:szCs w:val="24"/>
                <w:lang w:val="en-US"/>
              </w:rPr>
            </w:pPr>
          </w:p>
          <w:p w:rsidR="00372BE0" w:rsidRDefault="00372BE0" w:rsidP="00256574">
            <w:pPr>
              <w:pStyle w:val="a3"/>
              <w:rPr>
                <w:sz w:val="24"/>
                <w:szCs w:val="24"/>
                <w:lang w:val="en-US"/>
              </w:rPr>
            </w:pPr>
            <w:r w:rsidRPr="008A3170">
              <w:rPr>
                <w:sz w:val="24"/>
                <w:szCs w:val="24"/>
                <w:lang w:val="en-US"/>
              </w:rPr>
              <w:t>1</w:t>
            </w:r>
            <w:r w:rsidRPr="008A3170">
              <w:rPr>
                <w:sz w:val="24"/>
                <w:szCs w:val="24"/>
              </w:rPr>
              <w:t>2</w:t>
            </w:r>
          </w:p>
          <w:p w:rsidR="00372BE0" w:rsidRPr="000A48E9" w:rsidRDefault="00372BE0" w:rsidP="00256574">
            <w:pPr>
              <w:rPr>
                <w:lang w:val="en-US"/>
              </w:rPr>
            </w:pPr>
          </w:p>
          <w:p w:rsidR="00372BE0" w:rsidRPr="000A48E9" w:rsidRDefault="00372BE0" w:rsidP="00256574">
            <w:pPr>
              <w:rPr>
                <w:lang w:val="en-US"/>
              </w:rPr>
            </w:pP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CA573A" w:rsidRDefault="00372BE0" w:rsidP="00256574">
            <w:pPr>
              <w:pStyle w:val="a3"/>
              <w:rPr>
                <w:sz w:val="24"/>
                <w:szCs w:val="24"/>
              </w:rPr>
            </w:pPr>
          </w:p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Право, его роль в жизни человека, общества и государства</w:t>
            </w:r>
          </w:p>
          <w:p w:rsidR="00372BE0" w:rsidRPr="008A3170" w:rsidRDefault="00372BE0" w:rsidP="0025657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372BE0" w:rsidRPr="001C3F74" w:rsidRDefault="00372BE0" w:rsidP="0025657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67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Default="00372BE0" w:rsidP="00256574">
            <w:pPr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:rsidR="00372BE0" w:rsidRPr="000A48E9" w:rsidRDefault="00372BE0" w:rsidP="0025657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72BE0" w:rsidRPr="000A48E9" w:rsidRDefault="00372BE0" w:rsidP="0025657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CA573A" w:rsidRDefault="00372BE0" w:rsidP="0025657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Default="00372BE0" w:rsidP="0025657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2BE0" w:rsidRDefault="00372BE0" w:rsidP="0025657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2BE0" w:rsidRDefault="00372BE0" w:rsidP="0025657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2BE0" w:rsidRDefault="00372BE0" w:rsidP="0025657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2BE0" w:rsidRDefault="00372BE0" w:rsidP="0025657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2BE0" w:rsidRDefault="00372BE0" w:rsidP="0025657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BE0" w:rsidRPr="008A3170" w:rsidTr="00256574">
        <w:trPr>
          <w:trHeight w:val="66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13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 xml:space="preserve">Понятие правоотношения. </w:t>
            </w:r>
          </w:p>
        </w:tc>
        <w:tc>
          <w:tcPr>
            <w:tcW w:w="56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14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Понятие правонарушения .</w:t>
            </w:r>
          </w:p>
        </w:tc>
        <w:tc>
          <w:tcPr>
            <w:tcW w:w="56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15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Правоохранительные органы</w:t>
            </w:r>
          </w:p>
        </w:tc>
        <w:tc>
          <w:tcPr>
            <w:tcW w:w="5672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16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Конституция  - основной закон РФ</w:t>
            </w:r>
          </w:p>
        </w:tc>
        <w:tc>
          <w:tcPr>
            <w:tcW w:w="56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17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Основы конституционного строя РФ</w:t>
            </w:r>
          </w:p>
        </w:tc>
        <w:tc>
          <w:tcPr>
            <w:tcW w:w="56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rPr>
          <w:trHeight w:val="945"/>
        </w:trPr>
        <w:tc>
          <w:tcPr>
            <w:tcW w:w="700" w:type="dxa"/>
            <w:tcBorders>
              <w:top w:val="single" w:sz="4" w:space="0" w:color="auto"/>
              <w:lef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18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Практическая работа по теме: «Конституция РФ»</w:t>
            </w:r>
          </w:p>
        </w:tc>
        <w:tc>
          <w:tcPr>
            <w:tcW w:w="5672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19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Права и свободы человека и гражданина в РФ, их гарантии. Конституционные обязанности гражданина.</w:t>
            </w:r>
          </w:p>
        </w:tc>
        <w:tc>
          <w:tcPr>
            <w:tcW w:w="56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20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Права и свободы человека и гражданина в РФ, их гарантии. Права ребёнка.</w:t>
            </w:r>
          </w:p>
        </w:tc>
        <w:tc>
          <w:tcPr>
            <w:tcW w:w="56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21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Лабораторная работа по теме: «Права и свободы граждан»</w:t>
            </w:r>
          </w:p>
        </w:tc>
        <w:tc>
          <w:tcPr>
            <w:tcW w:w="56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22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Гражданские правоотношения</w:t>
            </w:r>
          </w:p>
        </w:tc>
        <w:tc>
          <w:tcPr>
            <w:tcW w:w="56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23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Право на труд. Трудовые правоотношения.</w:t>
            </w:r>
          </w:p>
        </w:tc>
        <w:tc>
          <w:tcPr>
            <w:tcW w:w="56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24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Семейные правоотношения</w:t>
            </w:r>
          </w:p>
        </w:tc>
        <w:tc>
          <w:tcPr>
            <w:tcW w:w="56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25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Административные правоотношения</w:t>
            </w:r>
          </w:p>
        </w:tc>
        <w:tc>
          <w:tcPr>
            <w:tcW w:w="56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26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 xml:space="preserve">Основные понятия и институты уголовного права. </w:t>
            </w:r>
          </w:p>
        </w:tc>
        <w:tc>
          <w:tcPr>
            <w:tcW w:w="56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27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Социальные права</w:t>
            </w:r>
          </w:p>
        </w:tc>
        <w:tc>
          <w:tcPr>
            <w:tcW w:w="56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rPr>
          <w:trHeight w:val="71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Практическая работа по теме: «Социальные права»</w:t>
            </w:r>
          </w:p>
        </w:tc>
        <w:tc>
          <w:tcPr>
            <w:tcW w:w="5624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c>
          <w:tcPr>
            <w:tcW w:w="700" w:type="dxa"/>
            <w:tcBorders>
              <w:top w:val="single" w:sz="4" w:space="0" w:color="auto"/>
              <w:left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29</w:t>
            </w:r>
            <w:ins w:id="43" w:author="История" w:date="2022-11-10T11:43:00Z">
              <w:r w:rsidR="00594DAF">
                <w:rPr>
                  <w:sz w:val="24"/>
                  <w:szCs w:val="24"/>
                </w:rPr>
                <w:t>-30</w:t>
              </w:r>
            </w:ins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Международно-правовая защита жертв вооруженных конфликтов.</w:t>
            </w:r>
          </w:p>
        </w:tc>
        <w:tc>
          <w:tcPr>
            <w:tcW w:w="56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  <w:lang w:val="en-US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  <w:lang w:val="en-US"/>
              </w:rPr>
            </w:pPr>
          </w:p>
        </w:tc>
      </w:tr>
      <w:tr w:rsidR="00372BE0" w:rsidRPr="008A3170" w:rsidTr="0025657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31</w:t>
            </w:r>
            <w:ins w:id="44" w:author="История" w:date="2022-11-10T11:43:00Z">
              <w:r w:rsidR="00594DAF">
                <w:rPr>
                  <w:sz w:val="24"/>
                  <w:szCs w:val="24"/>
                </w:rPr>
                <w:t>-32</w:t>
              </w:r>
            </w:ins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Правовое регулирование отношений в сфере образования.</w:t>
            </w:r>
          </w:p>
        </w:tc>
        <w:tc>
          <w:tcPr>
            <w:tcW w:w="56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3</w:t>
            </w:r>
            <w:ins w:id="45" w:author="История" w:date="2022-11-10T11:44:00Z">
              <w:r w:rsidR="00594DAF">
                <w:rPr>
                  <w:sz w:val="24"/>
                  <w:szCs w:val="24"/>
                </w:rPr>
                <w:t>3</w:t>
              </w:r>
            </w:ins>
            <w:del w:id="46" w:author="История" w:date="2022-11-10T11:43:00Z">
              <w:r w:rsidRPr="008A3170" w:rsidDel="00594DAF">
                <w:rPr>
                  <w:sz w:val="24"/>
                  <w:szCs w:val="24"/>
                </w:rPr>
                <w:delText>2</w:delText>
              </w:r>
            </w:del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Лабораторная работа «Закон об Образовании»</w:t>
            </w:r>
          </w:p>
        </w:tc>
        <w:tc>
          <w:tcPr>
            <w:tcW w:w="56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  <w:tr w:rsidR="00372BE0" w:rsidRPr="008A3170" w:rsidTr="0025657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3</w:t>
            </w:r>
            <w:ins w:id="47" w:author="История" w:date="2022-11-10T11:44:00Z">
              <w:r w:rsidR="00594DAF">
                <w:rPr>
                  <w:sz w:val="24"/>
                  <w:szCs w:val="24"/>
                </w:rPr>
                <w:t>4</w:t>
              </w:r>
            </w:ins>
            <w:del w:id="48" w:author="История" w:date="2022-11-10T11:44:00Z">
              <w:r w:rsidRPr="008A3170" w:rsidDel="00594DAF">
                <w:rPr>
                  <w:sz w:val="24"/>
                  <w:szCs w:val="24"/>
                </w:rPr>
                <w:delText>3</w:delText>
              </w:r>
            </w:del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56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</w:tbl>
    <w:p w:rsidR="00256574" w:rsidRDefault="00256574">
      <w:pPr>
        <w:rPr>
          <w:ins w:id="49" w:author="История" w:date="2022-11-10T11:45:00Z"/>
        </w:rPr>
      </w:pPr>
      <w:ins w:id="50" w:author="История" w:date="2022-11-10T11:45:00Z">
        <w:r>
          <w:br w:type="page"/>
        </w:r>
      </w:ins>
    </w:p>
    <w:p w:rsidR="00256574" w:rsidRDefault="00256574">
      <w:pPr>
        <w:rPr>
          <w:ins w:id="51" w:author="История" w:date="2022-11-10T11:45:00Z"/>
        </w:rPr>
      </w:pPr>
      <w:ins w:id="52" w:author="История" w:date="2022-11-10T11:45:00Z">
        <w:r>
          <w:lastRenderedPageBreak/>
          <w:br w:type="page"/>
        </w:r>
      </w:ins>
    </w:p>
    <w:p w:rsidR="00256574" w:rsidRDefault="00256574">
      <w:pPr>
        <w:rPr>
          <w:ins w:id="53" w:author="История" w:date="2022-11-10T11:45:00Z"/>
        </w:rPr>
      </w:pPr>
    </w:p>
    <w:tbl>
      <w:tblPr>
        <w:tblpPr w:leftFromText="180" w:rightFromText="180" w:vertAnchor="text" w:horzAnchor="margin" w:tblpXSpec="center" w:tblpY="109"/>
        <w:tblW w:w="15029" w:type="dxa"/>
        <w:tblLayout w:type="fixed"/>
        <w:tblLook w:val="0000" w:firstRow="0" w:lastRow="0" w:firstColumn="0" w:lastColumn="0" w:noHBand="0" w:noVBand="0"/>
      </w:tblPr>
      <w:tblGrid>
        <w:gridCol w:w="700"/>
        <w:gridCol w:w="5723"/>
        <w:gridCol w:w="5624"/>
        <w:gridCol w:w="1559"/>
        <w:gridCol w:w="1423"/>
      </w:tblGrid>
      <w:tr w:rsidR="00372BE0" w:rsidRPr="008A3170" w:rsidTr="0025657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3</w:t>
            </w:r>
            <w:del w:id="54" w:author="История" w:date="2022-11-10T11:44:00Z">
              <w:r w:rsidRPr="008A3170" w:rsidDel="00594DAF">
                <w:rPr>
                  <w:sz w:val="24"/>
                  <w:szCs w:val="24"/>
                </w:rPr>
                <w:delText>4</w:delText>
              </w:r>
            </w:del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Самостоятельная работа по теме: «Право»</w:t>
            </w:r>
          </w:p>
        </w:tc>
        <w:tc>
          <w:tcPr>
            <w:tcW w:w="5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  <w:r w:rsidRPr="008A3170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BE0" w:rsidRPr="008A3170" w:rsidRDefault="00372BE0" w:rsidP="00256574">
            <w:pPr>
              <w:pStyle w:val="a3"/>
              <w:rPr>
                <w:sz w:val="24"/>
                <w:szCs w:val="24"/>
              </w:rPr>
            </w:pPr>
          </w:p>
        </w:tc>
      </w:tr>
    </w:tbl>
    <w:p w:rsidR="00372BE0" w:rsidRPr="008A3170" w:rsidRDefault="00372BE0" w:rsidP="00372BE0">
      <w:pPr>
        <w:pStyle w:val="a3"/>
        <w:ind w:left="284"/>
        <w:jc w:val="center"/>
        <w:rPr>
          <w:b/>
          <w:sz w:val="24"/>
          <w:szCs w:val="24"/>
        </w:rPr>
      </w:pPr>
    </w:p>
    <w:p w:rsidR="00372BE0" w:rsidRPr="008A3170" w:rsidRDefault="00372BE0" w:rsidP="00372BE0">
      <w:pPr>
        <w:pStyle w:val="a3"/>
        <w:ind w:left="284"/>
        <w:jc w:val="center"/>
        <w:rPr>
          <w:sz w:val="24"/>
          <w:szCs w:val="24"/>
        </w:rPr>
      </w:pPr>
    </w:p>
    <w:p w:rsidR="00372BE0" w:rsidRDefault="00372BE0" w:rsidP="00372BE0">
      <w:pPr>
        <w:rPr>
          <w:rFonts w:ascii="Times New Roman" w:hAnsi="Times New Roman"/>
          <w:sz w:val="24"/>
          <w:szCs w:val="24"/>
          <w:lang w:val="en-US"/>
        </w:rPr>
      </w:pPr>
    </w:p>
    <w:p w:rsidR="00256574" w:rsidRDefault="00256574"/>
    <w:sectPr w:rsidR="00256574" w:rsidSect="001C5CA4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История">
    <w15:presenceInfo w15:providerId="None" w15:userId="История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72BE0"/>
    <w:rsid w:val="001B3006"/>
    <w:rsid w:val="001C494A"/>
    <w:rsid w:val="001C5CA4"/>
    <w:rsid w:val="00247E0F"/>
    <w:rsid w:val="00256574"/>
    <w:rsid w:val="00311D7B"/>
    <w:rsid w:val="00360F51"/>
    <w:rsid w:val="00372BE0"/>
    <w:rsid w:val="00594DAF"/>
    <w:rsid w:val="005E67BD"/>
    <w:rsid w:val="0074634F"/>
    <w:rsid w:val="00A17968"/>
    <w:rsid w:val="00B91C36"/>
    <w:rsid w:val="00BA1169"/>
    <w:rsid w:val="00C33EFA"/>
    <w:rsid w:val="00CC5896"/>
    <w:rsid w:val="00D37C04"/>
    <w:rsid w:val="00E4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A6887"/>
  <w15:docId w15:val="{A8C10A9E-A092-4462-AA04-4B78C136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BE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История</cp:lastModifiedBy>
  <cp:revision>5</cp:revision>
  <cp:lastPrinted>2021-08-31T14:36:00Z</cp:lastPrinted>
  <dcterms:created xsi:type="dcterms:W3CDTF">2021-08-31T14:42:00Z</dcterms:created>
  <dcterms:modified xsi:type="dcterms:W3CDTF">2023-01-11T10:01:00Z</dcterms:modified>
</cp:coreProperties>
</file>